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8E2F1A">
        <w:rPr>
          <w:rFonts w:ascii="GHEA Grapalat" w:hAnsi="GHEA Grapalat"/>
          <w:i w:val="0"/>
          <w:sz w:val="24"/>
          <w:szCs w:val="24"/>
          <w:lang w:val="hy-AM"/>
        </w:rPr>
        <w:t>3</w:t>
      </w:r>
      <w:r w:rsidR="00E0048B">
        <w:rPr>
          <w:rFonts w:ascii="GHEA Grapalat" w:hAnsi="GHEA Grapalat"/>
          <w:i w:val="0"/>
          <w:sz w:val="24"/>
          <w:szCs w:val="24"/>
          <w:lang w:val="hy-AM"/>
        </w:rPr>
        <w:t>1</w:t>
      </w:r>
      <w:r w:rsidRPr="009044F1">
        <w:rPr>
          <w:rFonts w:ascii="GHEA Grapalat" w:hAnsi="GHEA Grapalat"/>
          <w:i w:val="0"/>
          <w:sz w:val="24"/>
          <w:szCs w:val="24"/>
        </w:rPr>
        <w:t xml:space="preserve"> </w:t>
      </w:r>
      <w:r w:rsidR="00A048D6">
        <w:rPr>
          <w:rFonts w:ascii="GHEA Grapalat" w:hAnsi="GHEA Grapalat"/>
          <w:i w:val="0"/>
          <w:sz w:val="24"/>
          <w:szCs w:val="24"/>
        </w:rPr>
        <w:t xml:space="preserve">марта </w:t>
      </w:r>
      <w:r w:rsidRPr="009044F1">
        <w:rPr>
          <w:rFonts w:ascii="GHEA Grapalat" w:hAnsi="GHEA Grapalat"/>
          <w:i w:val="0"/>
          <w:sz w:val="24"/>
          <w:szCs w:val="24"/>
        </w:rPr>
        <w:t>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8E2F1A">
        <w:rPr>
          <w:rFonts w:ascii="GHEA Grapalat" w:hAnsi="GHEA Grapalat"/>
          <w:b/>
          <w:i w:val="0"/>
          <w:sz w:val="24"/>
          <w:szCs w:val="24"/>
        </w:rPr>
        <w:t>GHAPDzB-HVKAK-2022-33</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8E2F1A">
        <w:rPr>
          <w:rFonts w:ascii="GHEA Grapalat" w:hAnsi="GHEA Grapalat"/>
          <w:b/>
          <w:i w:val="0"/>
          <w:sz w:val="24"/>
          <w:szCs w:val="24"/>
        </w:rPr>
        <w:t>вспомогательных компьютерных</w:t>
      </w:r>
      <w:r w:rsidR="00AF0302">
        <w:rPr>
          <w:rFonts w:ascii="GHEA Grapalat" w:hAnsi="GHEA Grapalat"/>
          <w:b/>
          <w:i w:val="0"/>
          <w:sz w:val="24"/>
          <w:szCs w:val="24"/>
        </w:rPr>
        <w:t xml:space="preserve"> принадлежностей/устройств и </w:t>
      </w:r>
      <w:r w:rsidR="00AF0302">
        <w:rPr>
          <w:rFonts w:ascii="GHEA Grapalat" w:hAnsi="GHEA Grapalat"/>
          <w:b/>
          <w:i w:val="0"/>
          <w:sz w:val="24"/>
          <w:szCs w:val="24"/>
          <w:lang w:val="en-GB"/>
        </w:rPr>
        <w:t>IP</w:t>
      </w:r>
      <w:r w:rsidR="00AF0302" w:rsidRPr="00AF0302">
        <w:rPr>
          <w:rFonts w:ascii="GHEA Grapalat" w:hAnsi="GHEA Grapalat"/>
          <w:b/>
          <w:i w:val="0"/>
          <w:sz w:val="24"/>
          <w:szCs w:val="24"/>
        </w:rPr>
        <w:t>-</w:t>
      </w:r>
      <w:r w:rsidR="00AF0302">
        <w:rPr>
          <w:rFonts w:ascii="GHEA Grapalat" w:hAnsi="GHEA Grapalat"/>
          <w:b/>
          <w:i w:val="0"/>
          <w:sz w:val="24"/>
          <w:szCs w:val="24"/>
        </w:rPr>
        <w:t>телефонов</w:t>
      </w:r>
      <w:r w:rsidR="008E2F1A">
        <w:rPr>
          <w:rFonts w:ascii="GHEA Grapalat" w:hAnsi="GHEA Grapalat"/>
          <w:b/>
          <w:i w:val="0"/>
          <w:sz w:val="24"/>
          <w:szCs w:val="24"/>
        </w:rPr>
        <w:t xml:space="preserve"> </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1</w:t>
      </w:r>
      <w:r w:rsidR="00AF0302" w:rsidRPr="00AF0302">
        <w:rPr>
          <w:rFonts w:ascii="GHEA Grapalat" w:hAnsi="GHEA Grapalat"/>
          <w:b/>
          <w:i w:val="0"/>
          <w:sz w:val="24"/>
          <w:szCs w:val="24"/>
        </w:rPr>
        <w:t>0</w:t>
      </w:r>
      <w:r w:rsidR="00767480">
        <w:rPr>
          <w:rFonts w:ascii="GHEA Grapalat" w:hAnsi="GHEA Grapalat"/>
          <w:b/>
          <w:i w:val="0"/>
          <w:sz w:val="24"/>
          <w:szCs w:val="24"/>
        </w:rPr>
        <w:t xml:space="preserve">:30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AF0302" w:rsidRPr="00AF0302">
        <w:rPr>
          <w:rFonts w:ascii="GHEA Grapalat" w:hAnsi="GHEA Grapalat"/>
          <w:b/>
          <w:i w:val="0"/>
          <w:sz w:val="24"/>
          <w:szCs w:val="24"/>
        </w:rPr>
        <w:t>0</w:t>
      </w:r>
      <w:r w:rsidR="001805C9">
        <w:rPr>
          <w:rFonts w:ascii="GHEA Grapalat" w:hAnsi="GHEA Grapalat"/>
          <w:b/>
          <w:i w:val="0"/>
          <w:sz w:val="24"/>
          <w:szCs w:val="24"/>
        </w:rPr>
        <w:t>1</w:t>
      </w:r>
      <w:r w:rsidR="00C1700B" w:rsidRPr="00C1700B">
        <w:rPr>
          <w:rFonts w:ascii="GHEA Grapalat" w:hAnsi="GHEA Grapalat"/>
          <w:b/>
          <w:i w:val="0"/>
          <w:sz w:val="24"/>
          <w:szCs w:val="24"/>
        </w:rPr>
        <w:t>:30</w:t>
      </w:r>
      <w:r w:rsidRPr="00C1700B">
        <w:rPr>
          <w:rFonts w:ascii="GHEA Grapalat" w:hAnsi="GHEA Grapalat"/>
          <w:b/>
          <w:i w:val="0"/>
          <w:sz w:val="24"/>
          <w:szCs w:val="24"/>
        </w:rPr>
        <w:t xml:space="preserve"> часов </w:t>
      </w:r>
      <w:r w:rsidR="00AF0302">
        <w:rPr>
          <w:rFonts w:ascii="GHEA Grapalat" w:hAnsi="GHEA Grapalat"/>
          <w:b/>
          <w:i w:val="0"/>
          <w:sz w:val="24"/>
          <w:szCs w:val="24"/>
        </w:rPr>
        <w:t>07 апреля</w:t>
      </w:r>
      <w:r w:rsidR="00C1700B" w:rsidRPr="00C1700B">
        <w:rPr>
          <w:rFonts w:ascii="GHEA Grapalat" w:hAnsi="GHEA Grapalat"/>
          <w:b/>
          <w:i w:val="0"/>
          <w:sz w:val="24"/>
          <w:szCs w:val="24"/>
        </w:rPr>
        <w:t xml:space="preserve">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8E2F1A">
        <w:rPr>
          <w:rFonts w:ascii="GHEA Grapalat" w:hAnsi="GHEA Grapalat"/>
          <w:sz w:val="22"/>
          <w:szCs w:val="22"/>
        </w:rPr>
        <w:t>GHAPDzB-HVKAK-2022-33</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8E2F1A">
        <w:rPr>
          <w:rFonts w:ascii="GHEA Grapalat" w:hAnsi="GHEA Grapalat"/>
          <w:sz w:val="22"/>
          <w:szCs w:val="22"/>
          <w:lang w:val="hy-AM"/>
        </w:rPr>
        <w:t>3</w:t>
      </w:r>
      <w:r w:rsidR="00E0048B">
        <w:rPr>
          <w:rFonts w:ascii="GHEA Grapalat" w:hAnsi="GHEA Grapalat"/>
          <w:sz w:val="22"/>
          <w:szCs w:val="22"/>
        </w:rPr>
        <w:t>1</w:t>
      </w:r>
      <w:r w:rsidR="009D4D21">
        <w:rPr>
          <w:rFonts w:ascii="GHEA Grapalat" w:hAnsi="GHEA Grapalat"/>
          <w:sz w:val="22"/>
          <w:szCs w:val="22"/>
        </w:rPr>
        <w:t xml:space="preserve"> марта</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НА ЗАПРОС КОТИРОВОК, ОБЪЯВЛЕННЫЙ С ЦЕЛЬЮ ПРИОБРЕТЕНИЯ</w:t>
      </w:r>
      <w:r w:rsidR="005B081F" w:rsidRPr="005B081F">
        <w:rPr>
          <w:rFonts w:ascii="GHEA Grapalat" w:hAnsi="GHEA Grapalat"/>
          <w:b/>
          <w:sz w:val="22"/>
          <w:szCs w:val="22"/>
        </w:rPr>
        <w:t xml:space="preserve"> </w:t>
      </w:r>
      <w:r w:rsidR="005B081F" w:rsidRPr="005B081F">
        <w:rPr>
          <w:rFonts w:ascii="GHEA Grapalat" w:hAnsi="GHEA Grapalat"/>
          <w:b/>
        </w:rPr>
        <w:t xml:space="preserve">ВСПОМОГАТЕЛЬНЫХ КОМПЬЮТЕРНЫХ ПРИНАДЛЕЖНОСТЕЙ/УСТРОЙСТВ И </w:t>
      </w:r>
      <w:r w:rsidR="005B081F" w:rsidRPr="005B081F">
        <w:rPr>
          <w:rFonts w:ascii="GHEA Grapalat" w:hAnsi="GHEA Grapalat"/>
          <w:b/>
          <w:lang w:val="en-GB"/>
        </w:rPr>
        <w:t>IP</w:t>
      </w:r>
      <w:r w:rsidR="005B081F" w:rsidRPr="005B081F">
        <w:rPr>
          <w:rFonts w:ascii="GHEA Grapalat" w:hAnsi="GHEA Grapalat"/>
          <w:b/>
        </w:rPr>
        <w:t>-ТЕЛЕФОНОВ</w:t>
      </w:r>
      <w:r w:rsidR="005B081F" w:rsidRPr="00615A15">
        <w:rPr>
          <w:rFonts w:ascii="GHEA Grapalat" w:hAnsi="GHEA Grapalat"/>
          <w:b/>
          <w:sz w:val="22"/>
          <w:szCs w:val="22"/>
        </w:rPr>
        <w:t xml:space="preserve"> </w:t>
      </w:r>
      <w:r w:rsidRPr="00615A15">
        <w:rPr>
          <w:rFonts w:ascii="GHEA Grapalat" w:hAnsi="GHEA Grapalat"/>
          <w:b/>
          <w:sz w:val="22"/>
          <w:szCs w:val="22"/>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5B081F" w:rsidRPr="005B081F">
        <w:rPr>
          <w:rFonts w:ascii="GHEA Grapalat" w:hAnsi="GHEA Grapalat"/>
          <w:b/>
        </w:rPr>
        <w:t xml:space="preserve">ВСПОМОГАТЕЛЬНЫХ КОМПЬЮТЕРНЫХ ПРИНАДЛЕЖНОСТЕЙ/УСТРОЙСТВ И </w:t>
      </w:r>
      <w:r w:rsidR="005B081F" w:rsidRPr="005B081F">
        <w:rPr>
          <w:rFonts w:ascii="GHEA Grapalat" w:hAnsi="GHEA Grapalat"/>
          <w:b/>
          <w:lang w:val="en-GB"/>
        </w:rPr>
        <w:t>IP</w:t>
      </w:r>
      <w:r w:rsidR="005B081F" w:rsidRPr="005B081F">
        <w:rPr>
          <w:rFonts w:ascii="GHEA Grapalat" w:hAnsi="GHEA Grapalat"/>
          <w:b/>
        </w:rPr>
        <w:t>-ТЕЛЕФОНОВ</w:t>
      </w:r>
      <w:r w:rsidR="005B081F"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8E2F1A">
        <w:rPr>
          <w:rFonts w:ascii="GHEA Grapalat" w:hAnsi="GHEA Grapalat"/>
          <w:b/>
          <w:sz w:val="22"/>
          <w:szCs w:val="22"/>
        </w:rPr>
        <w:t>GHAPDzB-HVKAK-2022-33</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B081F">
        <w:rPr>
          <w:rFonts w:ascii="GHEA Grapalat" w:hAnsi="GHEA Grapalat"/>
          <w:b/>
          <w:i w:val="0"/>
          <w:sz w:val="24"/>
          <w:szCs w:val="24"/>
        </w:rPr>
        <w:t xml:space="preserve">вспомогательных компьютерных принадлежностей/устройств и </w:t>
      </w:r>
      <w:r w:rsidR="005B081F">
        <w:rPr>
          <w:rFonts w:ascii="GHEA Grapalat" w:hAnsi="GHEA Grapalat"/>
          <w:b/>
          <w:i w:val="0"/>
          <w:sz w:val="24"/>
          <w:szCs w:val="24"/>
          <w:lang w:val="en-GB"/>
        </w:rPr>
        <w:t>IP</w:t>
      </w:r>
      <w:r w:rsidR="005B081F" w:rsidRPr="00AF0302">
        <w:rPr>
          <w:rFonts w:ascii="GHEA Grapalat" w:hAnsi="GHEA Grapalat"/>
          <w:b/>
          <w:i w:val="0"/>
          <w:sz w:val="24"/>
          <w:szCs w:val="24"/>
        </w:rPr>
        <w:t>-</w:t>
      </w:r>
      <w:r w:rsidR="005B081F">
        <w:rPr>
          <w:rFonts w:ascii="GHEA Grapalat" w:hAnsi="GHEA Grapalat"/>
          <w:b/>
          <w:i w:val="0"/>
          <w:sz w:val="24"/>
          <w:szCs w:val="24"/>
        </w:rPr>
        <w:t>телефонов</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5B081F">
        <w:rPr>
          <w:rFonts w:ascii="GHEA Grapalat" w:hAnsi="GHEA Grapalat"/>
          <w:b/>
          <w:i w:val="0"/>
          <w:sz w:val="24"/>
          <w:szCs w:val="24"/>
        </w:rPr>
        <w:t>0</w:t>
      </w:r>
      <w:r w:rsidR="0045642C" w:rsidRPr="00C616A4">
        <w:rPr>
          <w:rFonts w:ascii="GHEA Grapalat" w:hAnsi="GHEA Grapalat"/>
          <w:b/>
          <w:i w:val="0"/>
          <w:sz w:val="24"/>
          <w:szCs w:val="24"/>
        </w:rPr>
        <w:t xml:space="preserve"> лот</w:t>
      </w:r>
      <w:r w:rsidR="005B081F">
        <w:rPr>
          <w:rFonts w:ascii="GHEA Grapalat" w:hAnsi="GHEA Grapalat"/>
          <w:b/>
          <w:i w:val="0"/>
          <w:sz w:val="24"/>
          <w:szCs w:val="24"/>
        </w:rPr>
        <w:t>ов</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r w:rsidR="005B081F">
              <w:rPr>
                <w:rFonts w:ascii="GHEA Grapalat" w:hAnsi="GHEA Grapalat"/>
                <w:sz w:val="24"/>
                <w:szCs w:val="24"/>
              </w:rPr>
              <w:t>-10</w:t>
            </w:r>
          </w:p>
        </w:tc>
        <w:tc>
          <w:tcPr>
            <w:tcW w:w="7704" w:type="dxa"/>
            <w:vAlign w:val="center"/>
          </w:tcPr>
          <w:p w:rsidR="00096865" w:rsidRPr="00CB1F0B" w:rsidRDefault="005B081F" w:rsidP="005B081F">
            <w:pPr>
              <w:pStyle w:val="23"/>
              <w:widowControl w:val="0"/>
              <w:spacing w:line="240" w:lineRule="auto"/>
              <w:ind w:firstLine="0"/>
              <w:contextualSpacing/>
              <w:rPr>
                <w:rFonts w:ascii="GHEA Grapalat" w:hAnsi="GHEA Grapalat"/>
                <w:b/>
                <w:sz w:val="24"/>
                <w:szCs w:val="24"/>
              </w:rPr>
            </w:pPr>
            <w:r>
              <w:rPr>
                <w:rFonts w:ascii="GHEA Grapalat" w:hAnsi="GHEA Grapalat"/>
                <w:b/>
                <w:sz w:val="24"/>
                <w:szCs w:val="24"/>
              </w:rPr>
              <w:t>С</w:t>
            </w:r>
            <w:r w:rsidR="007657AD" w:rsidRPr="007657AD">
              <w:rPr>
                <w:rFonts w:ascii="GHEA Grapalat" w:hAnsi="GHEA Grapalat"/>
                <w:b/>
                <w:sz w:val="24"/>
                <w:szCs w:val="24"/>
              </w:rPr>
              <w:t>огласно прикрепленному Приложению № 1</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E7C52" w:rsidRPr="00DE7C52" w:rsidRDefault="00DE7C52" w:rsidP="00DE7C52">
      <w:pPr>
        <w:pStyle w:val="23"/>
        <w:widowControl w:val="0"/>
        <w:spacing w:line="240" w:lineRule="auto"/>
        <w:ind w:firstLine="567"/>
        <w:contextualSpacing/>
        <w:rPr>
          <w:rFonts w:ascii="GHEA Grapalat" w:hAnsi="GHEA Grapalat" w:cs="Sylfaen"/>
          <w:b/>
          <w:sz w:val="24"/>
          <w:szCs w:val="24"/>
        </w:rPr>
      </w:pPr>
      <w:r w:rsidRPr="005A7416">
        <w:rPr>
          <w:rFonts w:ascii="GHEA Grapalat" w:hAnsi="GHEA Grapalat"/>
          <w:b/>
          <w:sz w:val="24"/>
          <w:szCs w:val="24"/>
        </w:rPr>
        <w:t xml:space="preserve">Участник может подать </w:t>
      </w:r>
      <w:proofErr w:type="gramStart"/>
      <w:r w:rsidRPr="005A7416">
        <w:rPr>
          <w:rFonts w:ascii="GHEA Grapalat" w:hAnsi="GHEA Grapalat"/>
          <w:b/>
          <w:sz w:val="24"/>
          <w:szCs w:val="24"/>
        </w:rPr>
        <w:t>заявку</w:t>
      </w:r>
      <w:proofErr w:type="gramEnd"/>
      <w:r w:rsidRPr="005A7416">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1</w:t>
      </w:r>
      <w:r w:rsidR="00DE7C52">
        <w:rPr>
          <w:rFonts w:ascii="GHEA Grapalat" w:hAnsi="GHEA Grapalat"/>
          <w:b/>
          <w:sz w:val="24"/>
          <w:szCs w:val="24"/>
        </w:rPr>
        <w:t>0</w:t>
      </w:r>
      <w:r w:rsidR="002E3BE3" w:rsidRPr="002E3BE3">
        <w:rPr>
          <w:rFonts w:ascii="GHEA Grapalat" w:hAnsi="GHEA Grapalat"/>
          <w:b/>
          <w:sz w:val="24"/>
          <w:szCs w:val="24"/>
        </w:rPr>
        <w:t xml:space="preserve">:30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w:t>
      </w:r>
      <w:r w:rsidR="00DE7C52">
        <w:rPr>
          <w:rFonts w:ascii="GHEA Grapalat" w:hAnsi="GHEA Grapalat"/>
          <w:b/>
          <w:sz w:val="24"/>
          <w:szCs w:val="24"/>
        </w:rPr>
        <w:t>0</w:t>
      </w:r>
      <w:r w:rsidR="00036098" w:rsidRPr="00036098">
        <w:rPr>
          <w:rFonts w:ascii="GHEA Grapalat" w:hAnsi="GHEA Grapalat"/>
          <w:b/>
          <w:sz w:val="24"/>
          <w:szCs w:val="24"/>
        </w:rPr>
        <w:t>:30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DE7C52">
        <w:rPr>
          <w:rFonts w:ascii="GHEA Grapalat" w:hAnsi="GHEA Grapalat"/>
          <w:sz w:val="24"/>
          <w:szCs w:val="24"/>
        </w:rPr>
        <w:t xml:space="preserve"> </w:t>
      </w:r>
      <w:r w:rsidR="00DE7C52" w:rsidRPr="00AC2AF2">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E2F1A">
        <w:rPr>
          <w:rFonts w:ascii="GHEA Grapalat" w:hAnsi="GHEA Grapalat"/>
          <w:b/>
          <w:sz w:val="22"/>
          <w:szCs w:val="22"/>
        </w:rPr>
        <w:t>GHAPDzB-HVKAK-2022-33</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8E2F1A">
        <w:rPr>
          <w:rFonts w:ascii="GHEA Grapalat" w:hAnsi="GHEA Grapalat"/>
          <w:b/>
          <w:sz w:val="22"/>
          <w:szCs w:val="22"/>
        </w:rPr>
        <w:t>GHAPDzB-HVKAK-2022-33</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8E2F1A">
        <w:rPr>
          <w:rFonts w:ascii="GHEA Grapalat" w:hAnsi="GHEA Grapalat"/>
          <w:b/>
          <w:sz w:val="22"/>
          <w:szCs w:val="22"/>
        </w:rPr>
        <w:t>GHAPDzB-HVKAK-2022-33</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8E2F1A">
        <w:rPr>
          <w:rFonts w:ascii="GHEA Grapalat" w:hAnsi="GHEA Grapalat"/>
          <w:b/>
          <w:sz w:val="22"/>
          <w:szCs w:val="22"/>
        </w:rPr>
        <w:t>GHAPDzB-HVKAK-2022-33</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A54A2C">
        <w:rPr>
          <w:rFonts w:ascii="GHEA Grapalat" w:hAnsi="GHEA Grapalat"/>
          <w:b/>
          <w:i w:val="0"/>
          <w:sz w:val="24"/>
          <w:szCs w:val="24"/>
        </w:rPr>
        <w:t>.</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E2F1A">
        <w:rPr>
          <w:rFonts w:ascii="GHEA Grapalat" w:hAnsi="GHEA Grapalat"/>
          <w:b/>
          <w:sz w:val="22"/>
          <w:szCs w:val="22"/>
        </w:rPr>
        <w:t>GHAPDzB-HVKAK-2022-33</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8E2F1A">
        <w:rPr>
          <w:rFonts w:ascii="GHEA Grapalat" w:hAnsi="GHEA Grapalat"/>
          <w:b/>
          <w:sz w:val="22"/>
          <w:szCs w:val="22"/>
        </w:rPr>
        <w:t>GHAPDzB-HVKAK-2022-33</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E2F1A">
        <w:rPr>
          <w:rFonts w:ascii="GHEA Grapalat" w:hAnsi="GHEA Grapalat"/>
          <w:b/>
          <w:sz w:val="22"/>
          <w:szCs w:val="22"/>
        </w:rPr>
        <w:t>GHAPDzB-HVKAK-2022-33</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0F05A1"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0F05A1"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0F05A1"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0F05A1"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F05A1"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F05A1"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E2F1A">
        <w:rPr>
          <w:rFonts w:ascii="GHEA Grapalat" w:hAnsi="GHEA Grapalat"/>
          <w:b/>
          <w:sz w:val="22"/>
          <w:szCs w:val="22"/>
        </w:rPr>
        <w:t>GHAPDzB-HVKAK-2022-33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8E2F1A">
        <w:rPr>
          <w:rFonts w:ascii="GHEA Grapalat" w:hAnsi="GHEA Grapalat"/>
          <w:b/>
          <w:sz w:val="22"/>
          <w:szCs w:val="22"/>
        </w:rPr>
        <w:t>GHAPDzB-HVKAK-2022-33</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E2F1A">
        <w:rPr>
          <w:rFonts w:ascii="GHEA Grapalat" w:hAnsi="GHEA Grapalat"/>
          <w:b/>
          <w:sz w:val="22"/>
          <w:szCs w:val="22"/>
        </w:rPr>
        <w:t>GHAPDzB-HVKAK-2022-33</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8E2F1A">
        <w:rPr>
          <w:rFonts w:ascii="GHEA Grapalat" w:hAnsi="GHEA Grapalat"/>
          <w:b/>
          <w:sz w:val="22"/>
          <w:szCs w:val="22"/>
        </w:rPr>
        <w:t>GHAPDzB-HVKAK-2022-33</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8E2F1A">
        <w:rPr>
          <w:rFonts w:ascii="GHEA Grapalat" w:hAnsi="GHEA Grapalat"/>
          <w:b/>
          <w:sz w:val="22"/>
          <w:szCs w:val="22"/>
        </w:rPr>
        <w:t>GHAPDzB-HVKAK-2022-33</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8E2F1A">
        <w:rPr>
          <w:rFonts w:ascii="GHEA Grapalat" w:hAnsi="GHEA Grapalat"/>
          <w:b/>
          <w:sz w:val="22"/>
          <w:szCs w:val="22"/>
        </w:rPr>
        <w:t>GHAPDzB-HVKAK-2022-33</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8E2F1A">
        <w:rPr>
          <w:rFonts w:ascii="GHEA Grapalat" w:hAnsi="GHEA Grapalat"/>
          <w:b/>
          <w:sz w:val="22"/>
          <w:szCs w:val="22"/>
        </w:rPr>
        <w:t>GHAPDzB-HVKAK-2022-33</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A467E6" w:rsidRPr="00A467E6" w:rsidRDefault="00A467E6" w:rsidP="00A467E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A2C" w:rsidRDefault="00A54A2C">
      <w:r>
        <w:separator/>
      </w:r>
    </w:p>
  </w:endnote>
  <w:endnote w:type="continuationSeparator" w:id="0">
    <w:p w:rsidR="00A54A2C" w:rsidRDefault="00A54A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A2C" w:rsidRPr="00C861E9" w:rsidRDefault="00A54A2C">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A2C" w:rsidRDefault="00A54A2C">
      <w:r>
        <w:separator/>
      </w:r>
    </w:p>
  </w:footnote>
  <w:footnote w:type="continuationSeparator" w:id="0">
    <w:p w:rsidR="00A54A2C" w:rsidRDefault="00A54A2C">
      <w:r>
        <w:continuationSeparator/>
      </w:r>
    </w:p>
  </w:footnote>
  <w:footnote w:id="1">
    <w:p w:rsidR="00A54A2C" w:rsidRPr="00A31673" w:rsidRDefault="00A54A2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54A2C" w:rsidRPr="008416BA" w:rsidRDefault="00A54A2C"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54A2C" w:rsidRDefault="00A54A2C" w:rsidP="006B3E56">
      <w:pPr>
        <w:jc w:val="both"/>
      </w:pPr>
    </w:p>
    <w:p w:rsidR="00A54A2C" w:rsidRPr="008B70EB" w:rsidRDefault="00A54A2C"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54A2C" w:rsidRPr="008B70EB" w:rsidRDefault="00A54A2C"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54A2C" w:rsidRPr="008B70EB" w:rsidRDefault="00A54A2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A54A2C" w:rsidRDefault="00A54A2C" w:rsidP="00637230">
      <w:pPr>
        <w:jc w:val="both"/>
        <w:rPr>
          <w:rFonts w:asciiTheme="minorHAnsi" w:hAnsiTheme="minorHAnsi"/>
          <w:lang w:val="af-ZA"/>
        </w:rPr>
      </w:pPr>
    </w:p>
  </w:footnote>
  <w:footnote w:id="3">
    <w:p w:rsidR="00A54A2C" w:rsidRPr="00D3436F" w:rsidRDefault="00A54A2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54A2C" w:rsidRPr="00D3436F" w:rsidRDefault="00A54A2C">
      <w:pPr>
        <w:pStyle w:val="af2"/>
        <w:rPr>
          <w:lang w:val="es-ES"/>
        </w:rPr>
      </w:pPr>
    </w:p>
  </w:footnote>
  <w:footnote w:id="4">
    <w:p w:rsidR="00A54A2C" w:rsidRPr="008842CE" w:rsidRDefault="00A54A2C" w:rsidP="003D2FE2">
      <w:pPr>
        <w:pStyle w:val="af2"/>
        <w:jc w:val="both"/>
      </w:pPr>
    </w:p>
  </w:footnote>
  <w:footnote w:id="5">
    <w:p w:rsidR="00A54A2C" w:rsidRPr="008842CE" w:rsidRDefault="00A54A2C" w:rsidP="000A214C">
      <w:pPr>
        <w:pStyle w:val="af2"/>
        <w:jc w:val="both"/>
      </w:pPr>
    </w:p>
  </w:footnote>
  <w:footnote w:id="6">
    <w:p w:rsidR="00A54A2C" w:rsidRPr="00D3436F" w:rsidRDefault="00A54A2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A54A2C" w:rsidRPr="00D3436F" w:rsidRDefault="00A54A2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54A2C" w:rsidRPr="008842CE" w:rsidRDefault="00A54A2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4A2C" w:rsidRPr="00D3436F" w:rsidRDefault="00A54A2C">
      <w:pPr>
        <w:pStyle w:val="af2"/>
        <w:rPr>
          <w:lang w:val="hy-AM"/>
        </w:rPr>
      </w:pPr>
    </w:p>
  </w:footnote>
  <w:footnote w:id="9">
    <w:p w:rsidR="00A54A2C" w:rsidRPr="008842CE" w:rsidRDefault="00A54A2C"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A54A2C" w:rsidRPr="008842CE" w:rsidRDefault="00A54A2C"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54A2C" w:rsidRPr="00D3436F" w:rsidRDefault="00A54A2C">
      <w:pPr>
        <w:pStyle w:val="af2"/>
        <w:rPr>
          <w:lang w:val="hy-AM"/>
        </w:rPr>
      </w:pPr>
    </w:p>
  </w:footnote>
  <w:footnote w:id="10">
    <w:p w:rsidR="00A54A2C" w:rsidRPr="00E861BF" w:rsidRDefault="00A54A2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05A1"/>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5C9"/>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6A9E"/>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081F"/>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DE5"/>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2F1A"/>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D2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8D6"/>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4A2C"/>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302"/>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43"/>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76C09"/>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C52"/>
    <w:rsid w:val="00DE7F8F"/>
    <w:rsid w:val="00DF09E7"/>
    <w:rsid w:val="00DF0BD2"/>
    <w:rsid w:val="00DF11C4"/>
    <w:rsid w:val="00DF1625"/>
    <w:rsid w:val="00DF1841"/>
    <w:rsid w:val="00DF19A1"/>
    <w:rsid w:val="00DF3688"/>
    <w:rsid w:val="00DF44E3"/>
    <w:rsid w:val="00DF48C6"/>
    <w:rsid w:val="00DF5182"/>
    <w:rsid w:val="00DF749E"/>
    <w:rsid w:val="00E0048B"/>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5F9E"/>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5DBC"/>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36B0"/>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11481-31CC-44D5-B92E-9EC3AD00A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1741</TotalTime>
  <Pages>65</Pages>
  <Words>16011</Words>
  <Characters>116202</Characters>
  <Application>Microsoft Office Word</Application>
  <DocSecurity>0</DocSecurity>
  <Lines>968</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976</cp:revision>
  <cp:lastPrinted>2018-02-16T07:12:00Z</cp:lastPrinted>
  <dcterms:created xsi:type="dcterms:W3CDTF">2019-10-28T07:04:00Z</dcterms:created>
  <dcterms:modified xsi:type="dcterms:W3CDTF">2022-03-31T08:36:00Z</dcterms:modified>
</cp:coreProperties>
</file>